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90BF0" w14:textId="77777777" w:rsidR="00000000" w:rsidRDefault="00204F0C">
      <w:pPr>
        <w:tabs>
          <w:tab w:val="left" w:pos="1800"/>
        </w:tabs>
        <w:suppressAutoHyphens/>
        <w:rPr>
          <w:b/>
          <w:sz w:val="160"/>
        </w:rPr>
      </w:pPr>
      <w:r>
        <w:rPr>
          <w:b/>
          <w:spacing w:val="600"/>
          <w:sz w:val="220"/>
        </w:rPr>
        <w:tab/>
        <w:t>DEQ</w:t>
      </w:r>
    </w:p>
    <w:p w14:paraId="6AEBE2E8" w14:textId="77777777" w:rsidR="00000000" w:rsidRDefault="00204F0C">
      <w:pPr>
        <w:tabs>
          <w:tab w:val="left" w:pos="1800"/>
        </w:tabs>
        <w:suppressAutoHyphens/>
        <w:rPr>
          <w:b/>
          <w:spacing w:val="400"/>
          <w:sz w:val="28"/>
        </w:rPr>
      </w:pPr>
      <w:r>
        <w:rPr>
          <w:b/>
          <w:spacing w:val="400"/>
          <w:sz w:val="56"/>
        </w:rPr>
        <w:tab/>
      </w:r>
      <w:r>
        <w:rPr>
          <w:b/>
          <w:spacing w:val="388"/>
          <w:sz w:val="56"/>
        </w:rPr>
        <w:t>OKLAHOMA</w:t>
      </w:r>
    </w:p>
    <w:p w14:paraId="766CCD9F" w14:textId="77777777" w:rsidR="00000000" w:rsidRDefault="00204F0C">
      <w:pPr>
        <w:tabs>
          <w:tab w:val="left" w:pos="1800"/>
        </w:tabs>
        <w:suppressAutoHyphens/>
        <w:rPr>
          <w:b/>
          <w:spacing w:val="-6"/>
          <w:sz w:val="28"/>
        </w:rPr>
      </w:pPr>
      <w:r>
        <w:rPr>
          <w:b/>
          <w:spacing w:val="-6"/>
          <w:sz w:val="28"/>
        </w:rPr>
        <w:tab/>
        <w:t>DEPARTMENT OF ENVIRONMENTAL QUALITY</w:t>
      </w:r>
    </w:p>
    <w:p w14:paraId="471949F7" w14:textId="77777777" w:rsidR="00000000" w:rsidRDefault="00204F0C">
      <w:pPr>
        <w:suppressAutoHyphens/>
        <w:jc w:val="center"/>
        <w:rPr>
          <w:b/>
          <w:sz w:val="28"/>
        </w:rPr>
      </w:pPr>
    </w:p>
    <w:p w14:paraId="303776A7" w14:textId="77777777" w:rsidR="00000000" w:rsidRDefault="00204F0C">
      <w:pPr>
        <w:suppressAutoHyphens/>
        <w:jc w:val="center"/>
        <w:rPr>
          <w:b/>
          <w:sz w:val="28"/>
        </w:rPr>
      </w:pPr>
      <w:r>
        <w:rPr>
          <w:noProof/>
        </w:rPr>
        <w:pict w14:anchorId="676C12A8">
          <v:rect id="_x0000_s1026" style="position:absolute;left:0;text-align:left;margin-left:50.4pt;margin-top:9.65pt;width:396.05pt;height:259.25pt;z-index:251657728;mso-position-horizontal:absolute;mso-position-horizontal-relative:text;mso-position-vertical:absolute;mso-position-vertical-relative:text" o:allowincell="f" filled="f" strokeweight="2pt"/>
        </w:pict>
      </w:r>
    </w:p>
    <w:p w14:paraId="5ACFAA0D" w14:textId="77777777" w:rsidR="00000000" w:rsidRDefault="00204F0C">
      <w:pPr>
        <w:suppressAutoHyphens/>
        <w:jc w:val="center"/>
        <w:rPr>
          <w:b/>
          <w:sz w:val="56"/>
        </w:rPr>
      </w:pPr>
      <w:r>
        <w:rPr>
          <w:b/>
          <w:sz w:val="56"/>
        </w:rPr>
        <w:t>MAJOR SOURCE</w:t>
      </w:r>
    </w:p>
    <w:p w14:paraId="6BBB9634" w14:textId="77777777" w:rsidR="00000000" w:rsidRDefault="00204F0C">
      <w:pPr>
        <w:suppressAutoHyphens/>
        <w:jc w:val="center"/>
        <w:rPr>
          <w:b/>
          <w:sz w:val="56"/>
        </w:rPr>
      </w:pPr>
      <w:r>
        <w:rPr>
          <w:b/>
          <w:sz w:val="56"/>
        </w:rPr>
        <w:t>OPERATING PERMIT</w:t>
      </w:r>
    </w:p>
    <w:p w14:paraId="167E2ECC" w14:textId="77777777" w:rsidR="00000000" w:rsidRDefault="00204F0C">
      <w:pPr>
        <w:suppressAutoHyphens/>
        <w:jc w:val="center"/>
        <w:rPr>
          <w:b/>
          <w:sz w:val="56"/>
        </w:rPr>
      </w:pPr>
      <w:r>
        <w:rPr>
          <w:b/>
          <w:sz w:val="56"/>
        </w:rPr>
        <w:t>APPLICATION GUIDE</w:t>
      </w:r>
    </w:p>
    <w:p w14:paraId="01D5FCCA" w14:textId="77777777" w:rsidR="00000000" w:rsidRDefault="00204F0C">
      <w:pPr>
        <w:suppressAutoHyphens/>
        <w:jc w:val="center"/>
        <w:rPr>
          <w:b/>
          <w:sz w:val="56"/>
        </w:rPr>
      </w:pPr>
      <w:r>
        <w:rPr>
          <w:b/>
          <w:sz w:val="56"/>
        </w:rPr>
        <w:t>(TITLE V)</w:t>
      </w:r>
    </w:p>
    <w:p w14:paraId="094F7919" w14:textId="77777777" w:rsidR="00000000" w:rsidRDefault="00204F0C">
      <w:pPr>
        <w:suppressAutoHyphens/>
        <w:jc w:val="center"/>
        <w:rPr>
          <w:b/>
          <w:sz w:val="56"/>
        </w:rPr>
      </w:pPr>
    </w:p>
    <w:p w14:paraId="48E571E6" w14:textId="77777777" w:rsidR="00000000" w:rsidRDefault="00204F0C">
      <w:pPr>
        <w:suppressAutoHyphens/>
        <w:jc w:val="center"/>
        <w:rPr>
          <w:b/>
          <w:sz w:val="44"/>
        </w:rPr>
      </w:pPr>
      <w:r>
        <w:rPr>
          <w:b/>
          <w:sz w:val="44"/>
        </w:rPr>
        <w:t>(40 CFR Part 70)</w:t>
      </w:r>
    </w:p>
    <w:p w14:paraId="254F6FC5" w14:textId="77777777" w:rsidR="00000000" w:rsidRDefault="00204F0C">
      <w:pPr>
        <w:suppressAutoHyphens/>
        <w:jc w:val="center"/>
        <w:rPr>
          <w:b/>
          <w:sz w:val="44"/>
        </w:rPr>
      </w:pPr>
      <w:r>
        <w:rPr>
          <w:b/>
          <w:sz w:val="44"/>
        </w:rPr>
        <w:t>(OAC 252:100-8)</w:t>
      </w:r>
    </w:p>
    <w:p w14:paraId="737FA058" w14:textId="77777777" w:rsidR="00000000" w:rsidRDefault="00204F0C">
      <w:pPr>
        <w:suppressAutoHyphens/>
        <w:jc w:val="center"/>
        <w:rPr>
          <w:b/>
          <w:sz w:val="42"/>
        </w:rPr>
      </w:pPr>
    </w:p>
    <w:p w14:paraId="023750A0" w14:textId="77777777" w:rsidR="00000000" w:rsidRDefault="00204F0C">
      <w:pPr>
        <w:suppressAutoHyphens/>
        <w:jc w:val="center"/>
        <w:rPr>
          <w:b/>
          <w:sz w:val="42"/>
        </w:rPr>
      </w:pPr>
    </w:p>
    <w:p w14:paraId="1F1CB8F5" w14:textId="77777777" w:rsidR="00000000" w:rsidRDefault="00204F0C">
      <w:pPr>
        <w:suppressAutoHyphens/>
        <w:jc w:val="center"/>
        <w:rPr>
          <w:b/>
          <w:sz w:val="42"/>
        </w:rPr>
      </w:pPr>
    </w:p>
    <w:p w14:paraId="2BF056A4" w14:textId="77777777" w:rsidR="00000000" w:rsidRDefault="00204F0C">
      <w:pPr>
        <w:suppressAutoHyphens/>
        <w:jc w:val="center"/>
        <w:rPr>
          <w:b/>
          <w:sz w:val="28"/>
        </w:rPr>
      </w:pPr>
      <w:r>
        <w:rPr>
          <w:b/>
          <w:sz w:val="42"/>
        </w:rPr>
        <w:t>Air Quality Division</w:t>
      </w:r>
    </w:p>
    <w:p w14:paraId="3E388E92" w14:textId="77777777" w:rsidR="00000000" w:rsidRDefault="00204F0C">
      <w:pPr>
        <w:suppressAutoHyphens/>
        <w:jc w:val="center"/>
        <w:rPr>
          <w:b/>
          <w:sz w:val="28"/>
        </w:rPr>
      </w:pPr>
    </w:p>
    <w:p w14:paraId="1AC24B56" w14:textId="77777777" w:rsidR="00000000" w:rsidRDefault="00204F0C">
      <w:pPr>
        <w:suppressAutoHyphens/>
        <w:jc w:val="center"/>
        <w:rPr>
          <w:b/>
          <w:sz w:val="28"/>
        </w:rPr>
      </w:pPr>
      <w:r>
        <w:rPr>
          <w:b/>
          <w:sz w:val="28"/>
        </w:rPr>
        <w:t>707 N. Robinson Ave., Suite 4100</w:t>
      </w:r>
    </w:p>
    <w:p w14:paraId="2AD0E2FB" w14:textId="77777777" w:rsidR="00000000" w:rsidRDefault="00204F0C">
      <w:pPr>
        <w:suppressAutoHyphens/>
        <w:jc w:val="center"/>
        <w:rPr>
          <w:b/>
          <w:sz w:val="28"/>
        </w:rPr>
      </w:pPr>
      <w:r>
        <w:rPr>
          <w:b/>
          <w:sz w:val="28"/>
        </w:rPr>
        <w:t>P.O. Box 1677</w:t>
      </w:r>
    </w:p>
    <w:p w14:paraId="2AA08EA0" w14:textId="77777777" w:rsidR="00000000" w:rsidRDefault="00204F0C">
      <w:pPr>
        <w:suppressAutoHyphens/>
        <w:jc w:val="center"/>
        <w:rPr>
          <w:b/>
          <w:sz w:val="28"/>
        </w:rPr>
      </w:pPr>
      <w:r>
        <w:rPr>
          <w:b/>
          <w:sz w:val="28"/>
        </w:rPr>
        <w:t>Oklahoma City, Oklahoma 73101-1677</w:t>
      </w:r>
    </w:p>
    <w:p w14:paraId="6C8C68FD" w14:textId="77777777" w:rsidR="00000000" w:rsidRDefault="00204F0C">
      <w:pPr>
        <w:suppressAutoHyphens/>
        <w:jc w:val="center"/>
        <w:rPr>
          <w:b/>
          <w:sz w:val="28"/>
        </w:rPr>
      </w:pPr>
    </w:p>
    <w:p w14:paraId="61A49C15" w14:textId="77777777" w:rsidR="00000000" w:rsidRDefault="00204F0C">
      <w:pPr>
        <w:suppressAutoHyphens/>
        <w:jc w:val="center"/>
        <w:rPr>
          <w:b/>
          <w:sz w:val="28"/>
        </w:rPr>
      </w:pPr>
      <w:r>
        <w:rPr>
          <w:b/>
          <w:sz w:val="28"/>
        </w:rPr>
        <w:t>P</w:t>
      </w:r>
      <w:r>
        <w:rPr>
          <w:b/>
          <w:sz w:val="28"/>
        </w:rPr>
        <w:t>hone: (405) 702-4100</w:t>
      </w:r>
    </w:p>
    <w:p w14:paraId="0304BA4F" w14:textId="77777777" w:rsidR="00000000" w:rsidRDefault="00204F0C">
      <w:pPr>
        <w:suppressAutoHyphens/>
        <w:jc w:val="center"/>
        <w:rPr>
          <w:sz w:val="28"/>
        </w:rPr>
      </w:pPr>
      <w:r>
        <w:rPr>
          <w:b/>
          <w:sz w:val="28"/>
        </w:rPr>
        <w:t>Fax: (405) 702-4101</w:t>
      </w:r>
    </w:p>
    <w:sectPr w:rsidR="00000000">
      <w:headerReference w:type="default" r:id="rId6"/>
      <w:footerReference w:type="default" r:id="rId7"/>
      <w:endnotePr>
        <w:numFmt w:val="decimal"/>
      </w:endnotePr>
      <w:pgSz w:w="12240" w:h="15840"/>
      <w:pgMar w:top="720" w:right="72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19CB3" w14:textId="77777777" w:rsidR="00000000" w:rsidRDefault="00204F0C">
      <w:pPr>
        <w:spacing w:line="20" w:lineRule="exact"/>
      </w:pPr>
    </w:p>
  </w:endnote>
  <w:endnote w:type="continuationSeparator" w:id="0">
    <w:p w14:paraId="34033DF8" w14:textId="77777777" w:rsidR="00000000" w:rsidRDefault="00204F0C">
      <w:r>
        <w:t xml:space="preserve"> </w:t>
      </w:r>
    </w:p>
  </w:endnote>
  <w:endnote w:type="continuationNotice" w:id="1">
    <w:p w14:paraId="264D7F67" w14:textId="77777777" w:rsidR="00000000" w:rsidRDefault="00204F0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08E21" w14:textId="77777777" w:rsidR="00000000" w:rsidRDefault="00204F0C">
    <w:pPr>
      <w:pStyle w:val="Footer"/>
      <w:tabs>
        <w:tab w:val="clear" w:pos="4320"/>
        <w:tab w:val="clear" w:pos="8640"/>
      </w:tabs>
      <w:jc w:val="center"/>
    </w:pPr>
    <w:del w:id="0" w:author="AQD" w:date="2000-05-25T13:25:00Z">
      <w:r>
        <w:delText xml:space="preserve">March </w:delText>
      </w:r>
    </w:del>
    <w:ins w:id="1" w:author="AQD" w:date="2000-05-25T13:25:00Z">
      <w:r>
        <w:t xml:space="preserve">May </w:t>
      </w:r>
    </w:ins>
    <w:del w:id="2" w:author="AQD" w:date="2000-05-25T13:25:00Z">
      <w:r>
        <w:delText>27</w:delText>
      </w:r>
    </w:del>
    <w:ins w:id="3" w:author="AQD" w:date="2000-05-25T13:25:00Z">
      <w:r>
        <w:t>25</w:t>
      </w:r>
    </w:ins>
    <w:r>
      <w:t xml:space="preserve">, </w:t>
    </w:r>
    <w:del w:id="4" w:author="AQD" w:date="2000-05-25T13:25:00Z">
      <w:r>
        <w:delText>1996</w:delText>
      </w:r>
    </w:del>
    <w:ins w:id="5" w:author="AQD" w:date="2000-05-25T13:25:00Z">
      <w:r>
        <w:t>2000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5826" w14:textId="77777777" w:rsidR="00000000" w:rsidRDefault="00204F0C">
      <w:r>
        <w:separator/>
      </w:r>
    </w:p>
  </w:footnote>
  <w:footnote w:type="continuationSeparator" w:id="0">
    <w:p w14:paraId="2259C86F" w14:textId="77777777" w:rsidR="00000000" w:rsidRDefault="00204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382B8" w14:textId="77777777" w:rsidR="00000000" w:rsidRDefault="00204F0C">
    <w:pPr>
      <w:pStyle w:val="Header"/>
      <w:tabs>
        <w:tab w:val="clear" w:pos="4320"/>
        <w:tab w:val="clear" w:pos="86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oNotTrackMoves/>
  <w:documentProtection w:edit="trackedChanges" w:enforcement="1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4F0C"/>
    <w:rsid w:val="0020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DAD42F8"/>
  <w15:chartTrackingRefBased/>
  <w15:docId w15:val="{32D7926D-5E41-4E62-98A5-38A5DF025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DefaultPara">
    <w:name w:val="Default Para"/>
    <w:pPr>
      <w:tabs>
        <w:tab w:val="left" w:pos="-720"/>
      </w:tabs>
      <w:suppressAutoHyphens/>
    </w:pPr>
    <w:rPr>
      <w:rFonts w:ascii="Times" w:hAnsi="Times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204F0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Environmental Quality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Hussong</dc:creator>
  <cp:keywords/>
  <dc:description/>
  <cp:lastModifiedBy>Lee Warden</cp:lastModifiedBy>
  <cp:revision>2</cp:revision>
  <cp:lastPrinted>1996-04-18T16:27:00Z</cp:lastPrinted>
  <dcterms:created xsi:type="dcterms:W3CDTF">2023-03-08T22:10:00Z</dcterms:created>
  <dcterms:modified xsi:type="dcterms:W3CDTF">2023-03-08T22:10:00Z</dcterms:modified>
</cp:coreProperties>
</file>